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C73DA" w14:textId="77777777" w:rsidR="002742ED" w:rsidRDefault="002742ED"/>
    <w:p w14:paraId="098546DE" w14:textId="77777777" w:rsidR="004B5C40" w:rsidRDefault="004B5C40"/>
    <w:p w14:paraId="58FC6FDD" w14:textId="77777777" w:rsidR="004B5C40" w:rsidRDefault="004B5C40"/>
    <w:p w14:paraId="675C5A7B" w14:textId="77777777" w:rsidR="004B5C40" w:rsidRDefault="004B5C40"/>
    <w:p w14:paraId="5D0821C9" w14:textId="77777777" w:rsidR="00E73932" w:rsidRPr="00E73932" w:rsidRDefault="00E73932" w:rsidP="00E73932">
      <w:pPr>
        <w:jc w:val="center"/>
        <w:rPr>
          <w:b/>
        </w:rPr>
      </w:pPr>
      <w:r w:rsidRPr="00E73932">
        <w:rPr>
          <w:b/>
        </w:rPr>
        <w:t>Minutes of the First Meeting of the Chief Scientists of the Africa RISING Program</w:t>
      </w:r>
    </w:p>
    <w:p w14:paraId="1C04F496" w14:textId="77777777" w:rsidR="004B5C40" w:rsidRPr="00E73932" w:rsidRDefault="00E73932" w:rsidP="00E73932">
      <w:pPr>
        <w:jc w:val="center"/>
        <w:rPr>
          <w:b/>
        </w:rPr>
      </w:pPr>
      <w:r w:rsidRPr="00E73932">
        <w:rPr>
          <w:b/>
        </w:rPr>
        <w:t>4</w:t>
      </w:r>
      <w:r w:rsidRPr="00E73932">
        <w:rPr>
          <w:b/>
          <w:vertAlign w:val="superscript"/>
        </w:rPr>
        <w:t>th</w:t>
      </w:r>
      <w:r w:rsidRPr="00E73932">
        <w:rPr>
          <w:b/>
        </w:rPr>
        <w:t xml:space="preserve"> May, 2017, </w:t>
      </w:r>
      <w:r w:rsidR="00497606">
        <w:rPr>
          <w:b/>
        </w:rPr>
        <w:t xml:space="preserve">Bale, </w:t>
      </w:r>
      <w:r w:rsidRPr="00E73932">
        <w:rPr>
          <w:b/>
        </w:rPr>
        <w:t>Ethiopia.</w:t>
      </w:r>
    </w:p>
    <w:p w14:paraId="0527ECCC" w14:textId="77777777" w:rsidR="004B5C40" w:rsidRPr="00E73932" w:rsidRDefault="00E73932" w:rsidP="00E73932">
      <w:pPr>
        <w:rPr>
          <w:b/>
        </w:rPr>
      </w:pPr>
      <w:r w:rsidRPr="00E73932">
        <w:rPr>
          <w:b/>
        </w:rPr>
        <w:t xml:space="preserve">1. </w:t>
      </w:r>
      <w:r w:rsidR="004B5C40" w:rsidRPr="00E73932">
        <w:rPr>
          <w:b/>
        </w:rPr>
        <w:t>Present</w:t>
      </w:r>
    </w:p>
    <w:p w14:paraId="67B3FA77" w14:textId="77777777" w:rsidR="004B5C40" w:rsidRDefault="004B5C40">
      <w:r>
        <w:t>Kindu Mekon</w:t>
      </w:r>
      <w:ins w:id="0" w:author="Mateete" w:date="2017-05-17T11:39:00Z">
        <w:r w:rsidR="00646916">
          <w:t>n</w:t>
        </w:r>
      </w:ins>
      <w:r>
        <w:t>e</w:t>
      </w:r>
      <w:ins w:id="1" w:author="Mateete" w:date="2017-05-17T11:39:00Z">
        <w:r w:rsidR="00646916">
          <w:t>n</w:t>
        </w:r>
      </w:ins>
      <w:r w:rsidR="00E73932">
        <w:t>: Ethiopian Highland Project</w:t>
      </w:r>
      <w:r w:rsidR="006C5295">
        <w:t xml:space="preserve"> (ETH)</w:t>
      </w:r>
    </w:p>
    <w:p w14:paraId="7E9C9572" w14:textId="77777777" w:rsidR="004B5C40" w:rsidRDefault="004B5C40">
      <w:r>
        <w:t>Mateete Bekunda</w:t>
      </w:r>
      <w:r w:rsidR="00E73932">
        <w:t>: East and Southern Africa Project</w:t>
      </w:r>
      <w:r w:rsidR="006C5295">
        <w:t xml:space="preserve"> (ESA)</w:t>
      </w:r>
    </w:p>
    <w:p w14:paraId="581E3E08" w14:textId="77777777" w:rsidR="004B5C40" w:rsidRDefault="004B5C40">
      <w:r>
        <w:t>Asamoah Larbi</w:t>
      </w:r>
      <w:r w:rsidR="00E73932">
        <w:t>: West Africa Project</w:t>
      </w:r>
      <w:r w:rsidR="006C5295">
        <w:t xml:space="preserve"> (WA)</w:t>
      </w:r>
    </w:p>
    <w:p w14:paraId="1B3EB06B" w14:textId="77777777" w:rsidR="004B5C40" w:rsidRPr="00E73932" w:rsidRDefault="00E73932">
      <w:pPr>
        <w:rPr>
          <w:b/>
        </w:rPr>
      </w:pPr>
      <w:r w:rsidRPr="00E73932">
        <w:rPr>
          <w:b/>
        </w:rPr>
        <w:t xml:space="preserve">2. </w:t>
      </w:r>
      <w:r w:rsidR="004B5C40" w:rsidRPr="00E73932">
        <w:rPr>
          <w:b/>
        </w:rPr>
        <w:t>Agenda</w:t>
      </w:r>
    </w:p>
    <w:p w14:paraId="4F02C7D8" w14:textId="77777777" w:rsidR="004B5C40" w:rsidRPr="00497606" w:rsidRDefault="00E73932" w:rsidP="004B5C40">
      <w:pPr>
        <w:rPr>
          <w:i/>
        </w:rPr>
      </w:pPr>
      <w:r w:rsidRPr="00497606">
        <w:rPr>
          <w:i/>
        </w:rPr>
        <w:t>2.</w:t>
      </w:r>
      <w:r w:rsidR="004B5C40" w:rsidRPr="00497606">
        <w:rPr>
          <w:i/>
        </w:rPr>
        <w:t xml:space="preserve">1. Discuss </w:t>
      </w:r>
      <w:r w:rsidRPr="00497606">
        <w:rPr>
          <w:i/>
        </w:rPr>
        <w:t xml:space="preserve">and give ideas on following </w:t>
      </w:r>
      <w:r w:rsidR="004B5C40" w:rsidRPr="00497606">
        <w:rPr>
          <w:i/>
        </w:rPr>
        <w:t xml:space="preserve">issues identified by the </w:t>
      </w:r>
      <w:del w:id="2" w:author="Mateete" w:date="2017-05-17T11:42:00Z">
        <w:r w:rsidR="004B5C40" w:rsidRPr="00497606" w:rsidDel="00646916">
          <w:rPr>
            <w:i/>
          </w:rPr>
          <w:delText xml:space="preserve">PTC </w:delText>
        </w:r>
      </w:del>
      <w:ins w:id="3" w:author="Mateete" w:date="2017-05-17T11:42:00Z">
        <w:r w:rsidR="00646916">
          <w:rPr>
            <w:i/>
          </w:rPr>
          <w:t>PCT</w:t>
        </w:r>
        <w:r w:rsidR="00646916" w:rsidRPr="00497606">
          <w:rPr>
            <w:i/>
          </w:rPr>
          <w:t xml:space="preserve"> </w:t>
        </w:r>
      </w:ins>
      <w:r w:rsidR="004B5C40" w:rsidRPr="00497606">
        <w:rPr>
          <w:i/>
        </w:rPr>
        <w:t>at their April meeting</w:t>
      </w:r>
    </w:p>
    <w:p w14:paraId="38B9948B" w14:textId="77777777" w:rsidR="004B5C40" w:rsidRDefault="00E73932" w:rsidP="004B5C40">
      <w:r>
        <w:t>2.</w:t>
      </w:r>
      <w:r w:rsidR="004B5C40">
        <w:t xml:space="preserve">1.1 Roles and responsibility </w:t>
      </w:r>
      <w:ins w:id="4" w:author="Mateete" w:date="2017-05-17T11:39:00Z">
        <w:r w:rsidR="00646916">
          <w:t xml:space="preserve">of the Chief Scientists (CS) </w:t>
        </w:r>
      </w:ins>
      <w:r w:rsidR="004B5C40">
        <w:t>in relation to management.</w:t>
      </w:r>
    </w:p>
    <w:p w14:paraId="428461A0" w14:textId="77777777" w:rsidR="004B5C40" w:rsidRDefault="00E73932" w:rsidP="004B5C40">
      <w:r>
        <w:t>2.</w:t>
      </w:r>
      <w:r w:rsidR="004B5C40">
        <w:t>1.2 Cross-project visits and how to implement them.</w:t>
      </w:r>
    </w:p>
    <w:p w14:paraId="6BA21BC0" w14:textId="77777777" w:rsidR="004B5C40" w:rsidRDefault="00E73932" w:rsidP="004B5C40">
      <w:r>
        <w:t>2.</w:t>
      </w:r>
      <w:r w:rsidR="004B5C40">
        <w:t>1.3 Publication</w:t>
      </w:r>
      <w:ins w:id="5" w:author="Mateete" w:date="2017-05-17T11:40:00Z">
        <w:r w:rsidR="00646916">
          <w:t>s</w:t>
        </w:r>
      </w:ins>
      <w:r w:rsidR="004B5C40">
        <w:t xml:space="preserve"> – best practice guidelines.</w:t>
      </w:r>
    </w:p>
    <w:p w14:paraId="450F92C8" w14:textId="77777777" w:rsidR="004B5C40" w:rsidRDefault="00E73932" w:rsidP="004B5C40">
      <w:r>
        <w:t>2.</w:t>
      </w:r>
      <w:r w:rsidR="004B5C40">
        <w:t>1.4 Communities of Practice</w:t>
      </w:r>
      <w:r>
        <w:t>: cross-cutting topics  – e.g., typologies, SI domains, capacity building etc.</w:t>
      </w:r>
    </w:p>
    <w:p w14:paraId="017ECA38" w14:textId="77777777" w:rsidR="00E73932" w:rsidRDefault="00E73932" w:rsidP="004B5C40">
      <w:r>
        <w:t>2.1.5 Definition of a</w:t>
      </w:r>
      <w:r w:rsidR="00497606">
        <w:t>n Africa RISING</w:t>
      </w:r>
      <w:r>
        <w:t xml:space="preserve"> ‘Technology’</w:t>
      </w:r>
    </w:p>
    <w:p w14:paraId="7820655C" w14:textId="77777777" w:rsidR="004B5C40" w:rsidRPr="00497606" w:rsidRDefault="00E73932" w:rsidP="004B5C40">
      <w:pPr>
        <w:rPr>
          <w:i/>
        </w:rPr>
      </w:pPr>
      <w:r w:rsidRPr="00497606">
        <w:rPr>
          <w:i/>
        </w:rPr>
        <w:t>2.</w:t>
      </w:r>
      <w:r w:rsidR="004B5C40" w:rsidRPr="00497606">
        <w:rPr>
          <w:i/>
        </w:rPr>
        <w:t xml:space="preserve">2. Discuss presentation format </w:t>
      </w:r>
      <w:ins w:id="6" w:author="Mateete" w:date="2017-05-17T11:40:00Z">
        <w:r w:rsidR="00646916">
          <w:rPr>
            <w:i/>
          </w:rPr>
          <w:t xml:space="preserve">by CS </w:t>
        </w:r>
      </w:ins>
      <w:r w:rsidR="004B5C40" w:rsidRPr="00497606">
        <w:rPr>
          <w:i/>
        </w:rPr>
        <w:t>at the SAG meeting in June.</w:t>
      </w:r>
    </w:p>
    <w:p w14:paraId="0DDD8245" w14:textId="77777777" w:rsidR="00E73932" w:rsidRDefault="00E73932" w:rsidP="004B5C40"/>
    <w:p w14:paraId="05DB5C39" w14:textId="77777777" w:rsidR="004B5C40" w:rsidRPr="00497606" w:rsidRDefault="00E73932" w:rsidP="004B5C40">
      <w:pPr>
        <w:rPr>
          <w:b/>
        </w:rPr>
      </w:pPr>
      <w:r w:rsidRPr="00497606">
        <w:rPr>
          <w:b/>
        </w:rPr>
        <w:t xml:space="preserve">3. </w:t>
      </w:r>
      <w:r w:rsidR="004B5C40" w:rsidRPr="00497606">
        <w:rPr>
          <w:b/>
        </w:rPr>
        <w:t>Summary of discussion</w:t>
      </w:r>
    </w:p>
    <w:p w14:paraId="4B6DB14D" w14:textId="77777777" w:rsidR="00E73932" w:rsidRDefault="00E73932" w:rsidP="004B5C40">
      <w:r>
        <w:t>3.1</w:t>
      </w:r>
      <w:r w:rsidR="00E05A26">
        <w:t xml:space="preserve"> Issues from PTC Meeting</w:t>
      </w:r>
    </w:p>
    <w:p w14:paraId="4A37B276" w14:textId="77777777" w:rsidR="00E05A26" w:rsidRDefault="00E05A26" w:rsidP="004B5C40">
      <w:commentRangeStart w:id="7"/>
      <w:r>
        <w:t xml:space="preserve">At its April meeting in Nairobi, the </w:t>
      </w:r>
      <w:del w:id="8" w:author="Mateete" w:date="2017-05-17T11:44:00Z">
        <w:r w:rsidDel="00646916">
          <w:delText xml:space="preserve">PTC </w:delText>
        </w:r>
      </w:del>
      <w:ins w:id="9" w:author="Mateete" w:date="2017-05-17T11:44:00Z">
        <w:r w:rsidR="00646916">
          <w:t xml:space="preserve">PCT </w:t>
        </w:r>
      </w:ins>
      <w:r>
        <w:t>identified five project related issues listed above</w:t>
      </w:r>
      <w:commentRangeEnd w:id="7"/>
      <w:r w:rsidR="00646916">
        <w:rPr>
          <w:rStyle w:val="CommentReference"/>
        </w:rPr>
        <w:commentReference w:id="7"/>
      </w:r>
      <w:r>
        <w:t xml:space="preserve">, and solicited ideas on the topics from the Chief Scientists. </w:t>
      </w:r>
      <w:ins w:id="10" w:author="Mateete" w:date="2017-05-17T11:45:00Z">
        <w:r w:rsidR="00646916">
          <w:t xml:space="preserve">The issues were relayed to Asamoah and Mateete by the Project Managers in Nairobi on 07 April 2017. </w:t>
        </w:r>
      </w:ins>
      <w:r>
        <w:t xml:space="preserve">The issues were discussed at the first meeting of the </w:t>
      </w:r>
      <w:del w:id="11" w:author="Mateete" w:date="2017-05-17T11:41:00Z">
        <w:r w:rsidDel="00646916">
          <w:delText xml:space="preserve"> </w:delText>
        </w:r>
      </w:del>
      <w:r>
        <w:t>Chief Scientists on 4</w:t>
      </w:r>
      <w:r w:rsidRPr="00E05A26">
        <w:rPr>
          <w:vertAlign w:val="superscript"/>
        </w:rPr>
        <w:t>th</w:t>
      </w:r>
      <w:r w:rsidR="00497606">
        <w:t xml:space="preserve"> May, 2017 at Bale, </w:t>
      </w:r>
      <w:r>
        <w:t>Ethiopia. Their responses and ideas are summarized in the table below.</w:t>
      </w:r>
    </w:p>
    <w:tbl>
      <w:tblPr>
        <w:tblStyle w:val="TableGrid"/>
        <w:tblW w:w="0" w:type="auto"/>
        <w:tblLook w:val="04A0" w:firstRow="1" w:lastRow="0" w:firstColumn="1" w:lastColumn="0" w:noHBand="0" w:noVBand="1"/>
      </w:tblPr>
      <w:tblGrid>
        <w:gridCol w:w="376"/>
        <w:gridCol w:w="2471"/>
        <w:gridCol w:w="6503"/>
      </w:tblGrid>
      <w:tr w:rsidR="00E05A26" w14:paraId="33C1DAA1" w14:textId="77777777" w:rsidTr="00255D7B">
        <w:tc>
          <w:tcPr>
            <w:tcW w:w="378" w:type="dxa"/>
          </w:tcPr>
          <w:p w14:paraId="55C62A63" w14:textId="77777777" w:rsidR="00E05A26" w:rsidRDefault="00E05A26" w:rsidP="004B5C40"/>
        </w:tc>
        <w:tc>
          <w:tcPr>
            <w:tcW w:w="2520" w:type="dxa"/>
          </w:tcPr>
          <w:p w14:paraId="2E5509C8" w14:textId="77777777" w:rsidR="00E05A26" w:rsidRDefault="00E05A26" w:rsidP="004B5C40">
            <w:r>
              <w:t>Topic</w:t>
            </w:r>
          </w:p>
        </w:tc>
        <w:tc>
          <w:tcPr>
            <w:tcW w:w="6678" w:type="dxa"/>
          </w:tcPr>
          <w:p w14:paraId="0F651420" w14:textId="77777777" w:rsidR="00E05A26" w:rsidRDefault="00E05A26" w:rsidP="0026128A">
            <w:r>
              <w:t xml:space="preserve">Chief Scientists’ </w:t>
            </w:r>
            <w:del w:id="12" w:author="Mateete" w:date="2017-05-17T11:49:00Z">
              <w:r w:rsidDel="0026128A">
                <w:delText>suggestion</w:delText>
              </w:r>
            </w:del>
            <w:ins w:id="13" w:author="Mateete" w:date="2017-05-17T11:49:00Z">
              <w:r w:rsidR="0026128A">
                <w:t>recommendation</w:t>
              </w:r>
            </w:ins>
          </w:p>
        </w:tc>
      </w:tr>
      <w:tr w:rsidR="00E05A26" w14:paraId="588C36CA" w14:textId="77777777" w:rsidTr="00255D7B">
        <w:tc>
          <w:tcPr>
            <w:tcW w:w="378" w:type="dxa"/>
          </w:tcPr>
          <w:p w14:paraId="2EED2583" w14:textId="77777777" w:rsidR="00E05A26" w:rsidRDefault="00E05A26" w:rsidP="004B5C40">
            <w:r>
              <w:lastRenderedPageBreak/>
              <w:t>1</w:t>
            </w:r>
          </w:p>
        </w:tc>
        <w:tc>
          <w:tcPr>
            <w:tcW w:w="2520" w:type="dxa"/>
          </w:tcPr>
          <w:p w14:paraId="5AC4CFF4" w14:textId="77777777" w:rsidR="00E05A26" w:rsidRDefault="00E05A26" w:rsidP="004B5C40">
            <w:r>
              <w:t xml:space="preserve">Roles and responsibility </w:t>
            </w:r>
            <w:ins w:id="14" w:author="Mateete" w:date="2017-05-17T11:48:00Z">
              <w:r w:rsidR="0026128A">
                <w:t xml:space="preserve">of the CS </w:t>
              </w:r>
            </w:ins>
            <w:r>
              <w:t>in relation to project manage</w:t>
            </w:r>
            <w:ins w:id="15" w:author="Mateete" w:date="2017-05-17T11:53:00Z">
              <w:r w:rsidR="0026128A">
                <w:t>ment</w:t>
              </w:r>
            </w:ins>
          </w:p>
        </w:tc>
        <w:tc>
          <w:tcPr>
            <w:tcW w:w="6678" w:type="dxa"/>
          </w:tcPr>
          <w:p w14:paraId="4B6ABAC7" w14:textId="77777777" w:rsidR="00E05A26" w:rsidRDefault="006C5295" w:rsidP="0026128A">
            <w:r>
              <w:t xml:space="preserve">Each </w:t>
            </w:r>
            <w:del w:id="16" w:author="Mateete" w:date="2017-05-17T11:49:00Z">
              <w:r w:rsidDel="0026128A">
                <w:delText xml:space="preserve">of the </w:delText>
              </w:r>
            </w:del>
            <w:r>
              <w:t>CS</w:t>
            </w:r>
            <w:del w:id="17" w:author="Mateete" w:date="2017-05-17T11:49:00Z">
              <w:r w:rsidDel="0026128A">
                <w:delText>s</w:delText>
              </w:r>
            </w:del>
            <w:r>
              <w:t xml:space="preserve"> has </w:t>
            </w:r>
            <w:ins w:id="18" w:author="Mateete" w:date="2017-05-17T11:49:00Z">
              <w:r w:rsidR="0026128A">
                <w:t xml:space="preserve">an </w:t>
              </w:r>
            </w:ins>
            <w:r>
              <w:t xml:space="preserve">individual institutional contract which spells out their roles and responsibilities. </w:t>
            </w:r>
            <w:ins w:id="19" w:author="Mateete" w:date="2017-05-17T11:50:00Z">
              <w:r w:rsidR="0026128A">
                <w:t xml:space="preserve">The contract spells out the ToR that guide implementation of </w:t>
              </w:r>
            </w:ins>
            <w:ins w:id="20" w:author="Mateete" w:date="2017-05-17T11:51:00Z">
              <w:r w:rsidR="0026128A">
                <w:t xml:space="preserve">the </w:t>
              </w:r>
            </w:ins>
            <w:ins w:id="21" w:author="Mateete" w:date="2017-05-17T11:50:00Z">
              <w:r w:rsidR="0026128A">
                <w:t>CS</w:t>
              </w:r>
            </w:ins>
            <w:ins w:id="22" w:author="Mateete" w:date="2017-05-17T11:51:00Z">
              <w:r w:rsidR="0026128A">
                <w:t>’s activities to meet his contract</w:t>
              </w:r>
            </w:ins>
            <w:ins w:id="23" w:author="Mateete" w:date="2017-05-17T11:52:00Z">
              <w:r w:rsidR="0026128A">
                <w:t>’s obligations, including those that relate to responsibility to</w:t>
              </w:r>
            </w:ins>
            <w:ins w:id="24" w:author="Mateete" w:date="2017-05-17T11:50:00Z">
              <w:r w:rsidR="0026128A">
                <w:t xml:space="preserve"> </w:t>
              </w:r>
            </w:ins>
            <w:ins w:id="25" w:author="Mateete" w:date="2017-05-17T11:53:00Z">
              <w:r w:rsidR="0026128A">
                <w:t xml:space="preserve">the Project Managers. There has been no </w:t>
              </w:r>
            </w:ins>
            <w:ins w:id="26" w:author="Mateete" w:date="2017-05-17T11:54:00Z">
              <w:r w:rsidR="0026128A">
                <w:t>dissatisfaction</w:t>
              </w:r>
            </w:ins>
            <w:ins w:id="27" w:author="Mateete" w:date="2017-05-17T11:53:00Z">
              <w:r w:rsidR="0026128A">
                <w:t xml:space="preserve"> with these </w:t>
              </w:r>
            </w:ins>
            <w:ins w:id="28" w:author="Mateete" w:date="2017-05-17T11:56:00Z">
              <w:r w:rsidR="0026128A">
                <w:t xml:space="preserve">ToRs </w:t>
              </w:r>
            </w:ins>
            <w:ins w:id="29" w:author="Mateete" w:date="2017-05-17T11:53:00Z">
              <w:r w:rsidR="0026128A">
                <w:t xml:space="preserve">from the CSs. </w:t>
              </w:r>
            </w:ins>
            <w:r>
              <w:t>Hence, the CSs felt that discussion on the topic should be done at a higher level</w:t>
            </w:r>
            <w:ins w:id="30" w:author="Mateete" w:date="2017-05-17T11:55:00Z">
              <w:r w:rsidR="0026128A">
                <w:t xml:space="preserve"> if there was any particular reason for bringing up this issue</w:t>
              </w:r>
            </w:ins>
            <w:r>
              <w:t xml:space="preserve">. </w:t>
            </w:r>
          </w:p>
        </w:tc>
      </w:tr>
      <w:tr w:rsidR="00E05A26" w14:paraId="03039783" w14:textId="77777777" w:rsidTr="00255D7B">
        <w:tc>
          <w:tcPr>
            <w:tcW w:w="378" w:type="dxa"/>
          </w:tcPr>
          <w:p w14:paraId="161EBCB3" w14:textId="77777777" w:rsidR="00E05A26" w:rsidRDefault="00E05A26" w:rsidP="004B5C40">
            <w:r>
              <w:t>2</w:t>
            </w:r>
          </w:p>
        </w:tc>
        <w:tc>
          <w:tcPr>
            <w:tcW w:w="2520" w:type="dxa"/>
          </w:tcPr>
          <w:p w14:paraId="3439E649" w14:textId="77777777" w:rsidR="00E05A26" w:rsidRDefault="00E05A26" w:rsidP="00255D7B">
            <w:r w:rsidRPr="00EA0088">
              <w:t>Cross-project visits</w:t>
            </w:r>
          </w:p>
        </w:tc>
        <w:tc>
          <w:tcPr>
            <w:tcW w:w="6678" w:type="dxa"/>
          </w:tcPr>
          <w:p w14:paraId="2C444E65" w14:textId="77777777" w:rsidR="00E05A26" w:rsidRDefault="00255D7B" w:rsidP="004B5C40">
            <w:r>
              <w:t xml:space="preserve">2.1 Ideal </w:t>
            </w:r>
            <w:r w:rsidR="006C5295">
              <w:t>period</w:t>
            </w:r>
            <w:r>
              <w:t>s</w:t>
            </w:r>
            <w:r w:rsidR="006C5295">
              <w:t xml:space="preserve"> for cross-project visits identified for each project </w:t>
            </w:r>
            <w:r>
              <w:t>were</w:t>
            </w:r>
            <w:r w:rsidR="006C5295">
              <w:t>:</w:t>
            </w:r>
          </w:p>
          <w:p w14:paraId="5380444B" w14:textId="77777777" w:rsidR="00255D7B" w:rsidRDefault="00255D7B" w:rsidP="004B5C40"/>
          <w:p w14:paraId="7AC8D5A6" w14:textId="77777777" w:rsidR="006C5295" w:rsidRDefault="006C5295" w:rsidP="004B5C40">
            <w:r>
              <w:t>WA: September-October</w:t>
            </w:r>
          </w:p>
          <w:p w14:paraId="05B92A6F" w14:textId="77777777" w:rsidR="006C5295" w:rsidRDefault="006C5295" w:rsidP="006C5295">
            <w:r>
              <w:t>ETH: September-October</w:t>
            </w:r>
          </w:p>
          <w:p w14:paraId="2B9D91CF" w14:textId="77777777" w:rsidR="006C5295" w:rsidRDefault="006C5295" w:rsidP="006C5295">
            <w:r>
              <w:t>ESA: March-April</w:t>
            </w:r>
          </w:p>
          <w:p w14:paraId="56EF6F7D" w14:textId="77777777" w:rsidR="00FB0C77" w:rsidRDefault="00FB0C77" w:rsidP="006C5295"/>
          <w:p w14:paraId="3A94FE94" w14:textId="77777777" w:rsidR="00255D7B" w:rsidRDefault="00255D7B" w:rsidP="006C5295">
            <w:del w:id="31" w:author="Mateete" w:date="2017-05-17T11:59:00Z">
              <w:r w:rsidDel="00E17477">
                <w:delText>2.2 The CSs should arrange to pay advance cross-project visits annually</w:delText>
              </w:r>
            </w:del>
            <w:r>
              <w:t>.</w:t>
            </w:r>
          </w:p>
          <w:p w14:paraId="00F74A63" w14:textId="77777777" w:rsidR="00255D7B" w:rsidRDefault="00255D7B" w:rsidP="006C5295"/>
          <w:p w14:paraId="29ED6A8B" w14:textId="77777777" w:rsidR="00FB0C77" w:rsidRDefault="00255D7B" w:rsidP="00E17477">
            <w:pPr>
              <w:rPr>
                <w:ins w:id="32" w:author="Mateete" w:date="2017-05-17T11:59:00Z"/>
              </w:rPr>
            </w:pPr>
            <w:r>
              <w:t>2.</w:t>
            </w:r>
            <w:del w:id="33" w:author="Mateete" w:date="2017-05-17T11:59:00Z">
              <w:r w:rsidDel="00E17477">
                <w:delText>3</w:delText>
              </w:r>
            </w:del>
            <w:ins w:id="34" w:author="Mateete" w:date="2017-05-17T11:59:00Z">
              <w:r w:rsidR="00E17477">
                <w:t>2</w:t>
              </w:r>
            </w:ins>
            <w:r>
              <w:t xml:space="preserve"> A</w:t>
            </w:r>
            <w:r w:rsidR="00FB0C77">
              <w:t xml:space="preserve"> C</w:t>
            </w:r>
            <w:r>
              <w:t xml:space="preserve">hief </w:t>
            </w:r>
            <w:r w:rsidR="00FB0C77">
              <w:t>S</w:t>
            </w:r>
            <w:r>
              <w:t>cientist</w:t>
            </w:r>
            <w:r w:rsidR="00FB0C77">
              <w:t xml:space="preserve"> of a project </w:t>
            </w:r>
            <w:r>
              <w:t xml:space="preserve">who </w:t>
            </w:r>
            <w:ins w:id="35" w:author="Mateete" w:date="2017-05-17T11:57:00Z">
              <w:r w:rsidR="0026128A">
                <w:t xml:space="preserve">is scheduled to host </w:t>
              </w:r>
            </w:ins>
            <w:del w:id="36" w:author="Mateete" w:date="2017-05-17T11:57:00Z">
              <w:r w:rsidDel="0026128A">
                <w:delText>intends to organize</w:delText>
              </w:r>
              <w:r w:rsidR="00FB0C77" w:rsidDel="0026128A">
                <w:delText xml:space="preserve"> </w:delText>
              </w:r>
            </w:del>
            <w:r w:rsidR="00FB0C77">
              <w:t xml:space="preserve">a </w:t>
            </w:r>
            <w:r>
              <w:t xml:space="preserve">cross-project visit should </w:t>
            </w:r>
            <w:r w:rsidR="00B348C9">
              <w:t>notify the other</w:t>
            </w:r>
            <w:r>
              <w:t xml:space="preserve"> Chief Scientists</w:t>
            </w:r>
            <w:r w:rsidR="00FB0C77">
              <w:t xml:space="preserve"> of the opportunity and the purpose of the visit 6-8 weeks</w:t>
            </w:r>
            <w:r w:rsidR="00B348C9">
              <w:t xml:space="preserve"> in advance</w:t>
            </w:r>
            <w:r w:rsidR="00FB0C77">
              <w:t>.</w:t>
            </w:r>
            <w:r w:rsidR="00B348C9">
              <w:t xml:space="preserve"> A</w:t>
            </w:r>
            <w:ins w:id="37" w:author="Mateete" w:date="2017-05-17T11:58:00Z">
              <w:r w:rsidR="0026128A">
                <w:t xml:space="preserve"> minimum of </w:t>
              </w:r>
            </w:ins>
            <w:del w:id="38" w:author="Mateete" w:date="2017-05-17T11:58:00Z">
              <w:r w:rsidR="00B348C9" w:rsidDel="0026128A">
                <w:delText>t least</w:delText>
              </w:r>
            </w:del>
            <w:r w:rsidR="00B348C9">
              <w:t xml:space="preserve"> 6</w:t>
            </w:r>
            <w:r w:rsidR="00FB0C77">
              <w:t xml:space="preserve"> participants</w:t>
            </w:r>
            <w:r w:rsidR="00B348C9">
              <w:t xml:space="preserve"> </w:t>
            </w:r>
            <w:del w:id="39" w:author="Mateete" w:date="2017-05-17T11:58:00Z">
              <w:r w:rsidR="00B348C9" w:rsidDel="00E17477">
                <w:delText xml:space="preserve">are </w:delText>
              </w:r>
            </w:del>
            <w:ins w:id="40" w:author="Mateete" w:date="2017-05-17T11:58:00Z">
              <w:r w:rsidR="00E17477">
                <w:t xml:space="preserve">is proposed for a meaningful </w:t>
              </w:r>
            </w:ins>
            <w:ins w:id="41" w:author="Mateete" w:date="2017-05-17T11:59:00Z">
              <w:r w:rsidR="00E17477">
                <w:t>and cost-effective</w:t>
              </w:r>
            </w:ins>
            <w:del w:id="42" w:author="Mateete" w:date="2017-05-17T11:58:00Z">
              <w:r w:rsidR="00B348C9" w:rsidDel="00E17477">
                <w:delText xml:space="preserve">required </w:delText>
              </w:r>
              <w:r w:rsidR="00FB0C77" w:rsidDel="00E17477">
                <w:delText xml:space="preserve">for </w:delText>
              </w:r>
              <w:r w:rsidR="00B348C9" w:rsidDel="00E17477">
                <w:delText>a</w:delText>
              </w:r>
            </w:del>
            <w:r w:rsidR="00B348C9">
              <w:t xml:space="preserve"> </w:t>
            </w:r>
            <w:r w:rsidR="00FB0C77">
              <w:t xml:space="preserve">cross-project visit. </w:t>
            </w:r>
            <w:r w:rsidR="00B348C9">
              <w:t>Participation should be confirmed at least 2 weeks before the event.</w:t>
            </w:r>
          </w:p>
          <w:p w14:paraId="141D2147" w14:textId="77777777" w:rsidR="00E17477" w:rsidRDefault="00E17477" w:rsidP="00E17477">
            <w:pPr>
              <w:rPr>
                <w:ins w:id="43" w:author="Mateete" w:date="2017-05-17T12:00:00Z"/>
              </w:rPr>
            </w:pPr>
            <w:ins w:id="44" w:author="Mateete" w:date="2017-05-17T11:59:00Z">
              <w:r>
                <w:t xml:space="preserve">2.3 </w:t>
              </w:r>
            </w:ins>
            <w:ins w:id="45" w:author="Mateete" w:date="2017-05-17T12:00:00Z">
              <w:r>
                <w:t xml:space="preserve">A scheduled visit should also present an opportunity for </w:t>
              </w:r>
            </w:ins>
            <w:ins w:id="46" w:author="Mateete" w:date="2017-05-17T12:04:00Z">
              <w:r>
                <w:t>the meeting</w:t>
              </w:r>
            </w:ins>
            <w:ins w:id="47" w:author="Mateete" w:date="2017-05-17T12:00:00Z">
              <w:r>
                <w:t xml:space="preserve"> of the CS, which would include an agenda item on refelections from the visit. (I am now thinking we should meet after the field vist so that we discuss reflections from the visit).</w:t>
              </w:r>
            </w:ins>
          </w:p>
          <w:p w14:paraId="3C926A69" w14:textId="77777777" w:rsidR="00E17477" w:rsidRDefault="00E17477" w:rsidP="00E17477">
            <w:pPr>
              <w:rPr>
                <w:ins w:id="48" w:author="Mateete" w:date="2017-05-17T12:02:00Z"/>
              </w:rPr>
            </w:pPr>
          </w:p>
          <w:p w14:paraId="58091685" w14:textId="77777777" w:rsidR="00E17477" w:rsidRDefault="00E17477" w:rsidP="00E17477">
            <w:pPr>
              <w:rPr>
                <w:ins w:id="49" w:author="Mateete" w:date="2017-05-17T12:02:00Z"/>
              </w:rPr>
            </w:pPr>
            <w:ins w:id="50" w:author="Mateete" w:date="2017-05-17T12:02:00Z">
              <w:r>
                <w:t>2.4. The CSs proposed a hosting schedule as follows:</w:t>
              </w:r>
            </w:ins>
          </w:p>
          <w:p w14:paraId="6FB1E2B3" w14:textId="77777777" w:rsidR="00E17477" w:rsidRDefault="00E17477" w:rsidP="00E17477">
            <w:pPr>
              <w:rPr>
                <w:ins w:id="51" w:author="Mateete" w:date="2017-05-17T12:03:00Z"/>
              </w:rPr>
            </w:pPr>
            <w:ins w:id="52" w:author="Mateete" w:date="2017-05-17T12:03:00Z">
              <w:r>
                <w:t>Sep-Oct 2017 – WA Host</w:t>
              </w:r>
            </w:ins>
          </w:p>
          <w:p w14:paraId="1652ECEF" w14:textId="77777777" w:rsidR="00E17477" w:rsidRDefault="00E17477" w:rsidP="00E17477">
            <w:pPr>
              <w:rPr>
                <w:ins w:id="53" w:author="Mateete" w:date="2017-05-17T12:05:00Z"/>
              </w:rPr>
            </w:pPr>
            <w:ins w:id="54" w:author="Mateete" w:date="2017-05-17T12:03:00Z">
              <w:r>
                <w:t>Mar-</w:t>
              </w:r>
            </w:ins>
            <w:ins w:id="55" w:author="Mateete" w:date="2017-05-17T12:05:00Z">
              <w:r>
                <w:t>Apr 2018 – ESA Host</w:t>
              </w:r>
            </w:ins>
          </w:p>
          <w:p w14:paraId="065842B4" w14:textId="77777777" w:rsidR="00E17477" w:rsidRDefault="00E17477" w:rsidP="00E17477">
            <w:ins w:id="56" w:author="Mateete" w:date="2017-05-17T12:06:00Z">
              <w:r>
                <w:t>Sep-Oct 2018 – ET Host</w:t>
              </w:r>
            </w:ins>
          </w:p>
        </w:tc>
      </w:tr>
      <w:tr w:rsidR="00E05A26" w14:paraId="2ACFEC81" w14:textId="77777777" w:rsidTr="00255D7B">
        <w:tc>
          <w:tcPr>
            <w:tcW w:w="378" w:type="dxa"/>
          </w:tcPr>
          <w:p w14:paraId="3BD81ED5" w14:textId="77777777" w:rsidR="00E05A26" w:rsidRDefault="00E05A26" w:rsidP="004B5C40">
            <w:r>
              <w:t>3</w:t>
            </w:r>
          </w:p>
        </w:tc>
        <w:tc>
          <w:tcPr>
            <w:tcW w:w="2520" w:type="dxa"/>
          </w:tcPr>
          <w:p w14:paraId="6D23AB98" w14:textId="77777777" w:rsidR="00E05A26" w:rsidRDefault="00E05A26" w:rsidP="004B5C40">
            <w:r>
              <w:t>Publication – best practice guidelines</w:t>
            </w:r>
          </w:p>
        </w:tc>
        <w:tc>
          <w:tcPr>
            <w:tcW w:w="6678" w:type="dxa"/>
          </w:tcPr>
          <w:p w14:paraId="0C7ACB60" w14:textId="77777777" w:rsidR="00673C55" w:rsidRDefault="00673C55" w:rsidP="00673C55">
            <w:r>
              <w:t>3.1 Peer review journal publication</w:t>
            </w:r>
            <w:ins w:id="57" w:author="Mateete" w:date="2017-05-17T12:06:00Z">
              <w:r w:rsidR="00E17477">
                <w:t>s</w:t>
              </w:r>
            </w:ins>
            <w:r>
              <w:t xml:space="preserve">: </w:t>
            </w:r>
          </w:p>
          <w:p w14:paraId="5DD8DDBE" w14:textId="77777777" w:rsidR="00E05A26" w:rsidRDefault="00673C55" w:rsidP="00673C55">
            <w:r>
              <w:t xml:space="preserve">Should target journals on the Thompson Master List, and use the journals guidelines for authors in drafting the paper. All papers should be sent to the Chief Scientist of the project for a review before submission to the journal. The Chief Scientist should be </w:t>
            </w:r>
            <w:ins w:id="58" w:author="Mateete" w:date="2017-05-17T12:07:00Z">
              <w:r w:rsidR="00E17477">
                <w:t xml:space="preserve">kept </w:t>
              </w:r>
            </w:ins>
            <w:r>
              <w:t xml:space="preserve">informed on the progress of the paper. </w:t>
            </w:r>
          </w:p>
          <w:p w14:paraId="63BFA0E1" w14:textId="77777777" w:rsidR="00673C55" w:rsidRDefault="00673C55" w:rsidP="00673C55"/>
          <w:p w14:paraId="498BD64B" w14:textId="77777777" w:rsidR="00673C55" w:rsidRDefault="00673C55" w:rsidP="00673C55">
            <w:r>
              <w:t>3.2 Other technical reports/publication</w:t>
            </w:r>
          </w:p>
          <w:p w14:paraId="14A8CD12" w14:textId="77777777" w:rsidR="00673C55" w:rsidRDefault="00673C55" w:rsidP="00673C55">
            <w:r>
              <w:t>The Communication Team should get clearance from the Chief Scientists before publishing any technical report</w:t>
            </w:r>
            <w:ins w:id="59" w:author="Mateete" w:date="2017-05-17T12:07:00Z">
              <w:r w:rsidR="00E17477">
                <w:t xml:space="preserve"> on the AR network</w:t>
              </w:r>
            </w:ins>
            <w:r>
              <w:t>.</w:t>
            </w:r>
          </w:p>
        </w:tc>
      </w:tr>
      <w:tr w:rsidR="00E05A26" w14:paraId="225B6B63" w14:textId="77777777" w:rsidTr="00255D7B">
        <w:tc>
          <w:tcPr>
            <w:tcW w:w="378" w:type="dxa"/>
          </w:tcPr>
          <w:p w14:paraId="05B0D6DA" w14:textId="77777777" w:rsidR="00E05A26" w:rsidRDefault="00E05A26" w:rsidP="004B5C40">
            <w:r>
              <w:t>4</w:t>
            </w:r>
          </w:p>
        </w:tc>
        <w:tc>
          <w:tcPr>
            <w:tcW w:w="2520" w:type="dxa"/>
          </w:tcPr>
          <w:p w14:paraId="6C2F0F55" w14:textId="77777777" w:rsidR="00E05A26" w:rsidRDefault="00E05A26" w:rsidP="004B5C40">
            <w:r>
              <w:t>Communities of Practice: cross-cutting topics  – e.g., typologies, SI domains, capacity building etc</w:t>
            </w:r>
            <w:r w:rsidR="00E5727F">
              <w:t>., etc.</w:t>
            </w:r>
          </w:p>
        </w:tc>
        <w:tc>
          <w:tcPr>
            <w:tcW w:w="6678" w:type="dxa"/>
          </w:tcPr>
          <w:p w14:paraId="646C1B2D" w14:textId="77777777" w:rsidR="00E05A26" w:rsidRDefault="00446596" w:rsidP="00B74AF3">
            <w:r>
              <w:t>T</w:t>
            </w:r>
            <w:r w:rsidR="00673C55">
              <w:t>he</w:t>
            </w:r>
            <w:r>
              <w:t xml:space="preserve"> program has</w:t>
            </w:r>
            <w:r w:rsidR="00673C55">
              <w:t xml:space="preserve"> </w:t>
            </w:r>
            <w:ins w:id="60" w:author="Mateete" w:date="2017-05-17T12:09:00Z">
              <w:r w:rsidR="00B74AF3">
                <w:t>just constituted</w:t>
              </w:r>
            </w:ins>
            <w:del w:id="61" w:author="Mateete" w:date="2017-05-17T12:10:00Z">
              <w:r w:rsidR="00673C55" w:rsidDel="00B74AF3">
                <w:delText>existing</w:delText>
              </w:r>
            </w:del>
            <w:r w:rsidR="00673C55">
              <w:t xml:space="preserve"> communities of practice with </w:t>
            </w:r>
            <w:ins w:id="62" w:author="Mateete" w:date="2017-05-17T12:10:00Z">
              <w:r w:rsidR="00B74AF3">
                <w:t xml:space="preserve">identified </w:t>
              </w:r>
            </w:ins>
            <w:r w:rsidR="00673C55">
              <w:t>coordinators.</w:t>
            </w:r>
            <w:r>
              <w:t xml:space="preserve"> Their performance should be monitored</w:t>
            </w:r>
            <w:ins w:id="63" w:author="Mateete" w:date="2017-05-17T12:11:00Z">
              <w:r w:rsidR="00B74AF3">
                <w:t xml:space="preserve"> over a given period (1 year?) and </w:t>
              </w:r>
            </w:ins>
            <w:del w:id="64" w:author="Mateete" w:date="2017-05-17T12:12:00Z">
              <w:r w:rsidDel="00B74AF3">
                <w:delText xml:space="preserve"> overtime</w:delText>
              </w:r>
              <w:r w:rsidR="00E5727F" w:rsidDel="00B74AF3">
                <w:delText xml:space="preserve">. If need be, new communities of practice could be set up based on the </w:delText>
              </w:r>
            </w:del>
            <w:r w:rsidR="00E5727F">
              <w:t>experiences and lessons learnt from the</w:t>
            </w:r>
            <w:ins w:id="65" w:author="Mateete" w:date="2017-05-17T12:12:00Z">
              <w:r w:rsidR="00B74AF3">
                <w:t>se should guide in the constitution of new CoPs</w:t>
              </w:r>
            </w:ins>
            <w:del w:id="66" w:author="Mateete" w:date="2017-05-17T12:12:00Z">
              <w:r w:rsidR="00E5727F" w:rsidDel="00B74AF3">
                <w:delText xml:space="preserve"> existing ones</w:delText>
              </w:r>
            </w:del>
            <w:r w:rsidR="00E5727F">
              <w:t>.</w:t>
            </w:r>
          </w:p>
        </w:tc>
      </w:tr>
      <w:tr w:rsidR="00E05A26" w14:paraId="64A6F98C" w14:textId="77777777" w:rsidTr="00255D7B">
        <w:tc>
          <w:tcPr>
            <w:tcW w:w="378" w:type="dxa"/>
          </w:tcPr>
          <w:p w14:paraId="283366DE" w14:textId="77777777" w:rsidR="00E05A26" w:rsidRDefault="00E05A26" w:rsidP="007C243B">
            <w:r>
              <w:lastRenderedPageBreak/>
              <w:t>5</w:t>
            </w:r>
          </w:p>
        </w:tc>
        <w:tc>
          <w:tcPr>
            <w:tcW w:w="2520" w:type="dxa"/>
          </w:tcPr>
          <w:p w14:paraId="56FE2B70" w14:textId="77777777" w:rsidR="00E05A26" w:rsidRDefault="00E05A26" w:rsidP="006C5295">
            <w:r>
              <w:t xml:space="preserve">Definition of an </w:t>
            </w:r>
            <w:r w:rsidR="006C5295">
              <w:t>‘</w:t>
            </w:r>
            <w:r>
              <w:t>Africa RISING Technology</w:t>
            </w:r>
            <w:r w:rsidR="006C5295">
              <w:t>’</w:t>
            </w:r>
          </w:p>
        </w:tc>
        <w:tc>
          <w:tcPr>
            <w:tcW w:w="6678" w:type="dxa"/>
          </w:tcPr>
          <w:p w14:paraId="0DC118A8" w14:textId="77777777" w:rsidR="001C755F" w:rsidRDefault="001C755F" w:rsidP="001C755F">
            <w:pPr>
              <w:pStyle w:val="PlainText"/>
              <w:rPr>
                <w:ins w:id="67" w:author="Mateete Bekunda" w:date="2017-06-29T08:50:00Z"/>
              </w:rPr>
            </w:pPr>
            <w:ins w:id="68" w:author="Mateete Bekunda" w:date="2017-06-29T08:50:00Z">
              <w:r>
                <w:t>The projects are currently using participatory approaches to evaluate and/or adapt several SI technologies/practices at the intervention communities in collaboration with several multi-discipline partners. An ‘Africa RISING Technology/Practice’ should therefore be a technology or a practice that results in increased benefits in at least 2 out of the 5 sustainable intensification domains, without causing negative impacts in the remaining domains.  It should be supported/described by a protocol published on the AR websites.</w:t>
              </w:r>
            </w:ins>
          </w:p>
          <w:p w14:paraId="6FD54AE4" w14:textId="70D90B88" w:rsidR="009E0AE5" w:rsidRDefault="00E5727F" w:rsidP="00B74AF3">
            <w:bookmarkStart w:id="69" w:name="_GoBack"/>
            <w:bookmarkEnd w:id="69"/>
            <w:del w:id="70" w:author="Mateete Bekunda" w:date="2017-06-29T08:50:00Z">
              <w:r w:rsidDel="001C755F">
                <w:delText>The projects are currently</w:delText>
              </w:r>
              <w:r w:rsidR="009E0AE5" w:rsidDel="001C755F">
                <w:delText xml:space="preserve"> using participatory approaches to evaluate</w:delText>
              </w:r>
              <w:r w:rsidDel="001C755F">
                <w:delText xml:space="preserve"> and/or adapt </w:delText>
              </w:r>
              <w:r w:rsidR="009E0AE5" w:rsidDel="001C755F">
                <w:delText xml:space="preserve">several </w:delText>
              </w:r>
            </w:del>
            <w:ins w:id="71" w:author="Mateete" w:date="2017-05-17T12:13:00Z">
              <w:del w:id="72" w:author="Mateete Bekunda" w:date="2017-06-29T08:50:00Z">
                <w:r w:rsidR="00B74AF3" w:rsidDel="001C755F">
                  <w:delText xml:space="preserve">SI </w:delText>
                </w:r>
              </w:del>
            </w:ins>
            <w:del w:id="73" w:author="Mateete Bekunda" w:date="2017-06-29T08:50:00Z">
              <w:r w:rsidDel="001C755F">
                <w:delText xml:space="preserve">technologies/practices </w:delText>
              </w:r>
              <w:r w:rsidR="009E0AE5" w:rsidDel="001C755F">
                <w:delText xml:space="preserve">at the intervention communities in collaboration with several partners, especially farmers and community-based organization. An ‘Africa RISING Technology/Practice’ should therefore be a technology or a practice that has </w:delText>
              </w:r>
            </w:del>
            <w:ins w:id="74" w:author="Mateete" w:date="2017-05-17T12:14:00Z">
              <w:del w:id="75" w:author="Mateete Bekunda" w:date="2017-06-29T08:50:00Z">
                <w:r w:rsidR="00B74AF3" w:rsidDel="001C755F">
                  <w:delText xml:space="preserve">met requirements defined in </w:delText>
                </w:r>
              </w:del>
            </w:ins>
            <w:del w:id="76" w:author="Mateete Bekunda" w:date="2017-06-29T08:50:00Z">
              <w:r w:rsidR="009E0AE5" w:rsidDel="001C755F">
                <w:delText>been</w:delText>
              </w:r>
              <w:r w:rsidR="00497606" w:rsidDel="001C755F">
                <w:delText xml:space="preserve"> s</w:delText>
              </w:r>
              <w:r w:rsidR="009E0AE5" w:rsidDel="001C755F">
                <w:delText xml:space="preserve">elected based on at least 2 out of the 5 </w:delText>
              </w:r>
            </w:del>
            <w:ins w:id="77" w:author="Mateete" w:date="2017-05-17T12:15:00Z">
              <w:del w:id="78" w:author="Mateete Bekunda" w:date="2017-06-29T08:50:00Z">
                <w:r w:rsidR="00B74AF3" w:rsidDel="001C755F">
                  <w:delText xml:space="preserve">sustainable </w:delText>
                </w:r>
              </w:del>
            </w:ins>
            <w:del w:id="79" w:author="Mateete Bekunda" w:date="2017-06-29T08:50:00Z">
              <w:r w:rsidR="009E0AE5" w:rsidDel="001C755F">
                <w:delText>intensification domains</w:delText>
              </w:r>
              <w:r w:rsidR="00497606" w:rsidDel="001C755F">
                <w:delText>; and should be supported/described by a protocol</w:delText>
              </w:r>
            </w:del>
            <w:ins w:id="80" w:author="Mateete" w:date="2017-05-17T12:16:00Z">
              <w:del w:id="81" w:author="Mateete Bekunda" w:date="2017-06-29T08:50:00Z">
                <w:r w:rsidR="00B74AF3" w:rsidDel="001C755F">
                  <w:delText xml:space="preserve"> published on the AR websites</w:delText>
                </w:r>
              </w:del>
            </w:ins>
            <w:del w:id="82" w:author="Mateete Bekunda" w:date="2017-06-29T08:50:00Z">
              <w:r w:rsidR="009E0AE5" w:rsidDel="001C755F">
                <w:delText>.</w:delText>
              </w:r>
            </w:del>
          </w:p>
        </w:tc>
      </w:tr>
    </w:tbl>
    <w:p w14:paraId="74C05F46" w14:textId="77777777" w:rsidR="00E05A26" w:rsidRDefault="00E05A26" w:rsidP="004B5C40"/>
    <w:p w14:paraId="13140475" w14:textId="77777777" w:rsidR="00497606" w:rsidRDefault="00497606" w:rsidP="004B5C40">
      <w:r>
        <w:t>Agenda item 2.2 was not discussed due to time limitations.</w:t>
      </w:r>
    </w:p>
    <w:sectPr w:rsidR="0049760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Mateete" w:date="2017-05-17T11:47:00Z" w:initials="M">
    <w:p w14:paraId="051A48C0" w14:textId="77777777" w:rsidR="00646916" w:rsidRDefault="00646916">
      <w:pPr>
        <w:pStyle w:val="CommentText"/>
      </w:pPr>
      <w:r>
        <w:rPr>
          <w:rStyle w:val="CommentReference"/>
        </w:rPr>
        <w:annotationRef/>
      </w:r>
      <w:r w:rsidR="00B74AF3">
        <w:rPr>
          <w:noProof/>
        </w:rPr>
        <w:t>Are you sure of the timing of this PCT Meeting?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1A48C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C01D5"/>
    <w:multiLevelType w:val="hybridMultilevel"/>
    <w:tmpl w:val="1ED2B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A8274E"/>
    <w:multiLevelType w:val="hybridMultilevel"/>
    <w:tmpl w:val="E4648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030A1A"/>
    <w:multiLevelType w:val="hybridMultilevel"/>
    <w:tmpl w:val="0370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eete">
    <w15:presenceInfo w15:providerId="None" w15:userId="Mateete"/>
  </w15:person>
  <w15:person w15:author="Mateete Bekunda">
    <w15:presenceInfo w15:providerId="Windows Live" w15:userId="8170221ef003f6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C40"/>
    <w:rsid w:val="001C755F"/>
    <w:rsid w:val="00255D7B"/>
    <w:rsid w:val="0026128A"/>
    <w:rsid w:val="002742ED"/>
    <w:rsid w:val="00446596"/>
    <w:rsid w:val="00497606"/>
    <w:rsid w:val="004B5C40"/>
    <w:rsid w:val="00646916"/>
    <w:rsid w:val="00673C55"/>
    <w:rsid w:val="006C5295"/>
    <w:rsid w:val="007451C8"/>
    <w:rsid w:val="009E0AE5"/>
    <w:rsid w:val="00B348C9"/>
    <w:rsid w:val="00B71151"/>
    <w:rsid w:val="00B74AF3"/>
    <w:rsid w:val="00E05A26"/>
    <w:rsid w:val="00E17477"/>
    <w:rsid w:val="00E5727F"/>
    <w:rsid w:val="00E72E6B"/>
    <w:rsid w:val="00E73932"/>
    <w:rsid w:val="00FB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215FB"/>
  <w15:docId w15:val="{8E73451F-2650-4156-A972-65F1ACDD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C40"/>
    <w:pPr>
      <w:ind w:left="720"/>
      <w:contextualSpacing/>
    </w:pPr>
  </w:style>
  <w:style w:type="table" w:styleId="TableGrid">
    <w:name w:val="Table Grid"/>
    <w:basedOn w:val="TableNormal"/>
    <w:uiPriority w:val="59"/>
    <w:rsid w:val="00E0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6916"/>
    <w:rPr>
      <w:sz w:val="16"/>
      <w:szCs w:val="16"/>
    </w:rPr>
  </w:style>
  <w:style w:type="paragraph" w:styleId="CommentText">
    <w:name w:val="annotation text"/>
    <w:basedOn w:val="Normal"/>
    <w:link w:val="CommentTextChar"/>
    <w:uiPriority w:val="99"/>
    <w:semiHidden/>
    <w:unhideWhenUsed/>
    <w:rsid w:val="00646916"/>
    <w:pPr>
      <w:spacing w:line="240" w:lineRule="auto"/>
    </w:pPr>
    <w:rPr>
      <w:sz w:val="20"/>
      <w:szCs w:val="20"/>
    </w:rPr>
  </w:style>
  <w:style w:type="character" w:customStyle="1" w:styleId="CommentTextChar">
    <w:name w:val="Comment Text Char"/>
    <w:basedOn w:val="DefaultParagraphFont"/>
    <w:link w:val="CommentText"/>
    <w:uiPriority w:val="99"/>
    <w:semiHidden/>
    <w:rsid w:val="00646916"/>
    <w:rPr>
      <w:sz w:val="20"/>
      <w:szCs w:val="20"/>
    </w:rPr>
  </w:style>
  <w:style w:type="paragraph" w:styleId="CommentSubject">
    <w:name w:val="annotation subject"/>
    <w:basedOn w:val="CommentText"/>
    <w:next w:val="CommentText"/>
    <w:link w:val="CommentSubjectChar"/>
    <w:uiPriority w:val="99"/>
    <w:semiHidden/>
    <w:unhideWhenUsed/>
    <w:rsid w:val="00646916"/>
    <w:rPr>
      <w:b/>
      <w:bCs/>
    </w:rPr>
  </w:style>
  <w:style w:type="character" w:customStyle="1" w:styleId="CommentSubjectChar">
    <w:name w:val="Comment Subject Char"/>
    <w:basedOn w:val="CommentTextChar"/>
    <w:link w:val="CommentSubject"/>
    <w:uiPriority w:val="99"/>
    <w:semiHidden/>
    <w:rsid w:val="00646916"/>
    <w:rPr>
      <w:b/>
      <w:bCs/>
      <w:sz w:val="20"/>
      <w:szCs w:val="20"/>
    </w:rPr>
  </w:style>
  <w:style w:type="paragraph" w:styleId="Revision">
    <w:name w:val="Revision"/>
    <w:hidden/>
    <w:uiPriority w:val="99"/>
    <w:semiHidden/>
    <w:rsid w:val="00646916"/>
    <w:pPr>
      <w:spacing w:after="0" w:line="240" w:lineRule="auto"/>
    </w:pPr>
  </w:style>
  <w:style w:type="paragraph" w:styleId="BalloonText">
    <w:name w:val="Balloon Text"/>
    <w:basedOn w:val="Normal"/>
    <w:link w:val="BalloonTextChar"/>
    <w:uiPriority w:val="99"/>
    <w:semiHidden/>
    <w:unhideWhenUsed/>
    <w:rsid w:val="006469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6916"/>
    <w:rPr>
      <w:rFonts w:ascii="Segoe UI" w:hAnsi="Segoe UI" w:cs="Segoe UI"/>
      <w:sz w:val="18"/>
      <w:szCs w:val="18"/>
    </w:rPr>
  </w:style>
  <w:style w:type="paragraph" w:styleId="PlainText">
    <w:name w:val="Plain Text"/>
    <w:basedOn w:val="Normal"/>
    <w:link w:val="PlainTextChar"/>
    <w:uiPriority w:val="99"/>
    <w:semiHidden/>
    <w:unhideWhenUsed/>
    <w:rsid w:val="001C755F"/>
    <w:pPr>
      <w:spacing w:after="0" w:line="240" w:lineRule="auto"/>
    </w:pPr>
    <w:rPr>
      <w:rFonts w:ascii="Calibri" w:hAnsi="Calibri"/>
      <w:szCs w:val="21"/>
      <w:lang w:val="en-GB"/>
    </w:rPr>
  </w:style>
  <w:style w:type="character" w:customStyle="1" w:styleId="PlainTextChar">
    <w:name w:val="Plain Text Char"/>
    <w:basedOn w:val="DefaultParagraphFont"/>
    <w:link w:val="PlainText"/>
    <w:uiPriority w:val="99"/>
    <w:semiHidden/>
    <w:rsid w:val="001C755F"/>
    <w:rPr>
      <w:rFonts w:ascii="Calibri" w:hAnsi="Calibri"/>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64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ALarbi</dc:creator>
  <cp:lastModifiedBy>Mateete Bekunda</cp:lastModifiedBy>
  <cp:revision>3</cp:revision>
  <dcterms:created xsi:type="dcterms:W3CDTF">2017-05-17T09:17:00Z</dcterms:created>
  <dcterms:modified xsi:type="dcterms:W3CDTF">2017-06-29T05:50:00Z</dcterms:modified>
</cp:coreProperties>
</file>